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6455A" w:rsidRDefault="0046455A">
      <w:r>
        <w:t xml:space="preserve">Shared Reading: “March” by </w:t>
      </w:r>
      <w:ins w:id="0" w:author="Office 2004 Test Drive User" w:date="2012-03-05T20:27:00Z">
        <w:r>
          <w:t>John Updike</w:t>
        </w:r>
      </w:ins>
      <w:del w:id="1" w:author="Office 2004 Test Drive User" w:date="2012-03-05T20:27:00Z">
        <w:r w:rsidDel="009B1635">
          <w:delText>Walt Whitman</w:delText>
        </w:r>
      </w:del>
    </w:p>
    <w:p w:rsidR="0046455A" w:rsidRDefault="0046455A"/>
    <w:tbl>
      <w:tblPr>
        <w:tblStyle w:val="TableGrid"/>
        <w:tblW w:w="0" w:type="auto"/>
        <w:tblLook w:val="00BF"/>
      </w:tblPr>
      <w:tblGrid>
        <w:gridCol w:w="648"/>
        <w:gridCol w:w="4050"/>
        <w:gridCol w:w="4878"/>
      </w:tblGrid>
      <w:tr w:rsidR="0046455A" w:rsidRPr="00DC31B0">
        <w:tc>
          <w:tcPr>
            <w:tcW w:w="648" w:type="dxa"/>
          </w:tcPr>
          <w:p w:rsidR="0046455A" w:rsidRPr="00DC31B0" w:rsidRDefault="0046455A">
            <w:pPr>
              <w:rPr>
                <w:b/>
              </w:rPr>
            </w:pPr>
            <w:r w:rsidRPr="00DC31B0">
              <w:rPr>
                <w:b/>
              </w:rPr>
              <w:t>Day</w:t>
            </w:r>
          </w:p>
        </w:tc>
        <w:tc>
          <w:tcPr>
            <w:tcW w:w="4050" w:type="dxa"/>
          </w:tcPr>
          <w:p w:rsidR="0046455A" w:rsidRPr="00DC31B0" w:rsidRDefault="0046455A">
            <w:pPr>
              <w:rPr>
                <w:b/>
              </w:rPr>
            </w:pPr>
            <w:r w:rsidRPr="00DC31B0">
              <w:rPr>
                <w:b/>
              </w:rPr>
              <w:t>Content</w:t>
            </w:r>
          </w:p>
        </w:tc>
        <w:tc>
          <w:tcPr>
            <w:tcW w:w="4878" w:type="dxa"/>
          </w:tcPr>
          <w:p w:rsidR="0046455A" w:rsidRPr="00DC31B0" w:rsidRDefault="0046455A">
            <w:pPr>
              <w:rPr>
                <w:b/>
              </w:rPr>
            </w:pPr>
            <w:r w:rsidRPr="00DC31B0">
              <w:rPr>
                <w:b/>
              </w:rPr>
              <w:t>Structure</w:t>
            </w:r>
          </w:p>
        </w:tc>
      </w:tr>
      <w:tr w:rsidR="0046455A" w:rsidRPr="00DC31B0">
        <w:tc>
          <w:tcPr>
            <w:tcW w:w="648" w:type="dxa"/>
          </w:tcPr>
          <w:p w:rsidR="0046455A" w:rsidRPr="00DC31B0" w:rsidRDefault="0046455A">
            <w:r w:rsidRPr="00DC31B0">
              <w:t>1</w:t>
            </w:r>
          </w:p>
        </w:tc>
        <w:tc>
          <w:tcPr>
            <w:tcW w:w="4050" w:type="dxa"/>
          </w:tcPr>
          <w:p w:rsidR="0046455A" w:rsidRPr="00DC31B0" w:rsidRDefault="0046455A" w:rsidP="005A54EF">
            <w:pPr>
              <w:pStyle w:val="ListParagraph"/>
              <w:numPr>
                <w:ilvl w:val="0"/>
                <w:numId w:val="1"/>
                <w:numberingChange w:id="2" w:author="Office 2004 Test Drive User" w:date="2012-03-05T20:27:00Z" w:original=""/>
              </w:numPr>
            </w:pPr>
            <w:r w:rsidRPr="00DC31B0">
              <w:t>Previewing and setting a purpose for reading</w:t>
            </w:r>
          </w:p>
          <w:p w:rsidR="0046455A" w:rsidRPr="00DC31B0" w:rsidRDefault="0046455A" w:rsidP="005112E6">
            <w:pPr>
              <w:pStyle w:val="ListParagraph"/>
              <w:numPr>
                <w:ilvl w:val="0"/>
                <w:numId w:val="1"/>
                <w:numberingChange w:id="3" w:author="Office 2004 Test Drive User" w:date="2012-03-05T20:27:00Z" w:original=""/>
              </w:numPr>
            </w:pPr>
            <w:r w:rsidRPr="00DC31B0">
              <w:t>Teaching point: identifying tricky spots</w:t>
            </w:r>
          </w:p>
        </w:tc>
        <w:tc>
          <w:tcPr>
            <w:tcW w:w="4878" w:type="dxa"/>
          </w:tcPr>
          <w:p w:rsidR="0046455A" w:rsidRPr="00DC31B0" w:rsidRDefault="0046455A" w:rsidP="00F668D0">
            <w:pPr>
              <w:pStyle w:val="ListParagraph"/>
              <w:numPr>
                <w:ilvl w:val="0"/>
                <w:numId w:val="1"/>
                <w:numberingChange w:id="4" w:author="Office 2004 Test Drive User" w:date="2012-03-05T20:27:00Z" w:original=""/>
              </w:numPr>
            </w:pPr>
            <w:r w:rsidRPr="00DC31B0">
              <w:t xml:space="preserve">This week we will be reading one of John Updike’s poems. You already have a lot of experience with John Updike’s calendar poems. Given what you’ve seen in the past, what are some expectations you have for this poem? </w:t>
            </w:r>
          </w:p>
          <w:p w:rsidR="0046455A" w:rsidRPr="00DC31B0" w:rsidRDefault="0046455A" w:rsidP="00F668D0">
            <w:pPr>
              <w:pStyle w:val="ListParagraph"/>
              <w:numPr>
                <w:ilvl w:val="0"/>
                <w:numId w:val="1"/>
                <w:numberingChange w:id="5" w:author="Office 2004 Test Drive User" w:date="2012-03-05T20:27:00Z" w:original=""/>
              </w:numPr>
            </w:pPr>
            <w:r w:rsidRPr="00DC31B0">
              <w:t>What kind of language? What kind of rhyming? What kind of content?</w:t>
            </w:r>
          </w:p>
          <w:p w:rsidR="0046455A" w:rsidRPr="00DC31B0" w:rsidRDefault="0046455A" w:rsidP="00F668D0">
            <w:pPr>
              <w:pStyle w:val="ListParagraph"/>
              <w:numPr>
                <w:ilvl w:val="0"/>
                <w:numId w:val="1"/>
                <w:numberingChange w:id="6" w:author="Office 2004 Test Drive User" w:date="2012-03-05T20:27:00Z" w:original=""/>
              </w:numPr>
            </w:pPr>
            <w:r w:rsidRPr="00DC31B0">
              <w:t xml:space="preserve">This week we will return to memorizing poems for Friday’s Poetry Café. We want to think about strategies that help us pay attention to each and every word. </w:t>
            </w:r>
          </w:p>
          <w:p w:rsidR="0046455A" w:rsidRPr="00DC31B0" w:rsidRDefault="0046455A" w:rsidP="00F668D0">
            <w:pPr>
              <w:pStyle w:val="ListParagraph"/>
              <w:numPr>
                <w:ilvl w:val="0"/>
                <w:numId w:val="1"/>
                <w:numberingChange w:id="7" w:author="Office 2004 Test Drive User" w:date="2012-03-05T20:27:00Z" w:original=""/>
              </w:numPr>
            </w:pPr>
            <w:r w:rsidRPr="00DC31B0">
              <w:t xml:space="preserve">One way readers learn more about a poem by paying attention to sticky spots—parts where the rhythm feels different, or the vocabulary is tricky. </w:t>
            </w:r>
          </w:p>
          <w:p w:rsidR="0046455A" w:rsidRPr="00DC31B0" w:rsidRDefault="0046455A" w:rsidP="00F668D0">
            <w:pPr>
              <w:pStyle w:val="ListParagraph"/>
              <w:numPr>
                <w:ilvl w:val="0"/>
                <w:numId w:val="1"/>
                <w:numberingChange w:id="8" w:author="Office 2004 Test Drive User" w:date="2012-03-05T20:27:00Z" w:original=""/>
              </w:numPr>
            </w:pPr>
            <w:r w:rsidRPr="00DC31B0">
              <w:t xml:space="preserve">As I read through, follow along and see if there are any spots that stand out to you. </w:t>
            </w:r>
          </w:p>
          <w:p w:rsidR="0046455A" w:rsidRPr="00DC31B0" w:rsidRDefault="0046455A" w:rsidP="00F668D0">
            <w:pPr>
              <w:pStyle w:val="ListParagraph"/>
              <w:numPr>
                <w:ilvl w:val="0"/>
                <w:numId w:val="1"/>
                <w:numberingChange w:id="9" w:author="Office 2004 Test Drive User" w:date="2012-03-05T20:27:00Z" w:original=""/>
              </w:numPr>
            </w:pPr>
            <w:r w:rsidRPr="00DC31B0">
              <w:t>T&amp;T—what might be challenging about memorizing this poem, what makes it easier?</w:t>
            </w:r>
          </w:p>
          <w:p w:rsidR="0046455A" w:rsidRPr="00DC31B0" w:rsidRDefault="0046455A" w:rsidP="00F668D0">
            <w:pPr>
              <w:pStyle w:val="ListParagraph"/>
              <w:numPr>
                <w:ilvl w:val="0"/>
                <w:numId w:val="1"/>
                <w:numberingChange w:id="10" w:author="Office 2004 Test Drive User" w:date="2012-03-05T20:27:00Z" w:original=""/>
              </w:numPr>
            </w:pPr>
            <w:r w:rsidRPr="00DC31B0">
              <w:t xml:space="preserve">Share out a few ideas. </w:t>
            </w:r>
          </w:p>
          <w:p w:rsidR="0046455A" w:rsidRPr="00DC31B0" w:rsidRDefault="0046455A" w:rsidP="00F668D0">
            <w:pPr>
              <w:pStyle w:val="ListParagraph"/>
              <w:numPr>
                <w:ilvl w:val="0"/>
                <w:numId w:val="1"/>
                <w:numberingChange w:id="11" w:author="Office 2004 Test Drive User" w:date="2012-03-05T20:27:00Z" w:original=""/>
              </w:numPr>
            </w:pPr>
            <w:r w:rsidRPr="00DC31B0">
              <w:t>Choral read poem to close.</w:t>
            </w:r>
          </w:p>
        </w:tc>
      </w:tr>
      <w:tr w:rsidR="0046455A" w:rsidRPr="00DC31B0">
        <w:tc>
          <w:tcPr>
            <w:tcW w:w="648" w:type="dxa"/>
          </w:tcPr>
          <w:p w:rsidR="0046455A" w:rsidRPr="00DC31B0" w:rsidRDefault="0046455A">
            <w:r w:rsidRPr="00DC31B0">
              <w:t>2</w:t>
            </w:r>
          </w:p>
        </w:tc>
        <w:tc>
          <w:tcPr>
            <w:tcW w:w="4050" w:type="dxa"/>
          </w:tcPr>
          <w:p w:rsidR="0046455A" w:rsidRPr="00DC31B0" w:rsidRDefault="0046455A" w:rsidP="007614B2">
            <w:pPr>
              <w:pStyle w:val="ListParagraph"/>
              <w:numPr>
                <w:ilvl w:val="0"/>
                <w:numId w:val="2"/>
                <w:numberingChange w:id="12" w:author="Office 2004 Test Drive User" w:date="2012-03-05T20:27:00Z" w:original=""/>
              </w:numPr>
            </w:pPr>
            <w:r w:rsidRPr="00DC31B0">
              <w:t xml:space="preserve">Teaching point: Making notations to help us read </w:t>
            </w:r>
          </w:p>
        </w:tc>
        <w:tc>
          <w:tcPr>
            <w:tcW w:w="4878" w:type="dxa"/>
          </w:tcPr>
          <w:p w:rsidR="0046455A" w:rsidRPr="00DC31B0" w:rsidRDefault="0046455A" w:rsidP="001529FA">
            <w:pPr>
              <w:pStyle w:val="ListParagraph"/>
              <w:numPr>
                <w:ilvl w:val="0"/>
                <w:numId w:val="2"/>
                <w:numberingChange w:id="13" w:author="Office 2004 Test Drive User" w:date="2012-03-05T20:27:00Z" w:original=""/>
              </w:numPr>
            </w:pPr>
            <w:r w:rsidRPr="00DC31B0">
              <w:t xml:space="preserve">One thing I really like about John Updike’s calendar poems is that they have a real sense of rhythm. </w:t>
            </w:r>
          </w:p>
          <w:p w:rsidR="0046455A" w:rsidRPr="00DC31B0" w:rsidRDefault="0046455A" w:rsidP="001529FA">
            <w:pPr>
              <w:pStyle w:val="ListParagraph"/>
              <w:numPr>
                <w:ilvl w:val="0"/>
                <w:numId w:val="2"/>
                <w:numberingChange w:id="14" w:author="Office 2004 Test Drive User" w:date="2012-03-05T20:27:00Z" w:original=""/>
              </w:numPr>
            </w:pPr>
            <w:r w:rsidRPr="00DC31B0">
              <w:t xml:space="preserve">Poets help us see the rhythms they hear in their own work by choosing line breaks and stanza breaks very carefully. When we pay attention to line breaks, we can hear the poem as the poet hoped we would read it. </w:t>
            </w:r>
          </w:p>
          <w:p w:rsidR="0046455A" w:rsidRPr="00DC31B0" w:rsidRDefault="0046455A" w:rsidP="001529FA">
            <w:pPr>
              <w:pStyle w:val="ListParagraph"/>
              <w:numPr>
                <w:ilvl w:val="0"/>
                <w:numId w:val="2"/>
                <w:numberingChange w:id="15" w:author="Office 2004 Test Drive User" w:date="2012-03-05T20:27:00Z" w:original=""/>
              </w:numPr>
            </w:pPr>
            <w:r w:rsidRPr="00DC31B0">
              <w:t xml:space="preserve">Sometimes it helps to add more information to the page—making up our own notation as readers to help us remember how we’ve decided to read a particular poem. </w:t>
            </w:r>
          </w:p>
          <w:p w:rsidR="0046455A" w:rsidRPr="00DC31B0" w:rsidRDefault="0046455A" w:rsidP="001529FA">
            <w:pPr>
              <w:pStyle w:val="ListParagraph"/>
              <w:numPr>
                <w:ilvl w:val="0"/>
                <w:numId w:val="2"/>
                <w:numberingChange w:id="16" w:author="Office 2004 Test Drive User" w:date="2012-03-05T20:27:00Z" w:original=""/>
              </w:numPr>
            </w:pPr>
            <w:r w:rsidRPr="00DC31B0">
              <w:t xml:space="preserve">Watch while I use my pencil to keep track of my decisions for how I want to read the first stanza </w:t>
            </w:r>
          </w:p>
          <w:p w:rsidR="0046455A" w:rsidRPr="00DC31B0" w:rsidRDefault="0046455A" w:rsidP="001529FA">
            <w:pPr>
              <w:pStyle w:val="ListParagraph"/>
              <w:numPr>
                <w:ilvl w:val="0"/>
                <w:numId w:val="2"/>
                <w:numberingChange w:id="17" w:author="Office 2004 Test Drive User" w:date="2012-03-05T20:27:00Z" w:original=""/>
              </w:numPr>
            </w:pPr>
            <w:r w:rsidRPr="00DC31B0">
              <w:t>(read through a few times, change things, decide on a final read, and notate—circle or underline words to stress, mark pauses in a big way, etc.)</w:t>
            </w:r>
          </w:p>
          <w:p w:rsidR="0046455A" w:rsidRPr="00DC31B0" w:rsidRDefault="0046455A" w:rsidP="001529FA">
            <w:pPr>
              <w:pStyle w:val="ListParagraph"/>
              <w:numPr>
                <w:ilvl w:val="0"/>
                <w:numId w:val="2"/>
                <w:numberingChange w:id="18" w:author="Office 2004 Test Drive User" w:date="2012-03-05T20:27:00Z" w:original=""/>
              </w:numPr>
            </w:pPr>
            <w:r w:rsidRPr="00DC31B0">
              <w:t xml:space="preserve">Now you try: choose on stanza and read it to yourself, then make some notation on your page to remember the choices you made as a reader. </w:t>
            </w:r>
          </w:p>
          <w:p w:rsidR="0046455A" w:rsidRPr="00DC31B0" w:rsidRDefault="0046455A" w:rsidP="001529FA">
            <w:pPr>
              <w:pStyle w:val="ListParagraph"/>
              <w:numPr>
                <w:ilvl w:val="0"/>
                <w:numId w:val="2"/>
                <w:numberingChange w:id="19" w:author="Office 2004 Test Drive User" w:date="2012-03-05T20:27:00Z" w:original=""/>
              </w:numPr>
            </w:pPr>
            <w:r w:rsidRPr="00DC31B0">
              <w:t>T&amp;T: share with a partner</w:t>
            </w:r>
          </w:p>
          <w:p w:rsidR="0046455A" w:rsidRPr="00DC31B0" w:rsidRDefault="0046455A" w:rsidP="001529FA">
            <w:pPr>
              <w:pStyle w:val="ListParagraph"/>
              <w:numPr>
                <w:ilvl w:val="0"/>
                <w:numId w:val="2"/>
                <w:numberingChange w:id="20" w:author="Office 2004 Test Drive User" w:date="2012-03-05T20:27:00Z" w:original=""/>
              </w:numPr>
            </w:pPr>
            <w:r w:rsidRPr="00DC31B0">
              <w:t>Share out some ideas/noticings</w:t>
            </w:r>
          </w:p>
          <w:p w:rsidR="0046455A" w:rsidRPr="00DC31B0" w:rsidRDefault="0046455A" w:rsidP="001529FA">
            <w:pPr>
              <w:pStyle w:val="ListParagraph"/>
              <w:numPr>
                <w:ilvl w:val="0"/>
                <w:numId w:val="2"/>
                <w:numberingChange w:id="21" w:author="Office 2004 Test Drive User" w:date="2012-03-05T20:27:00Z" w:original=""/>
              </w:numPr>
            </w:pPr>
            <w:r w:rsidRPr="00DC31B0">
              <w:t>Echo read together</w:t>
            </w:r>
          </w:p>
        </w:tc>
      </w:tr>
      <w:tr w:rsidR="0046455A" w:rsidRPr="00DC31B0">
        <w:tc>
          <w:tcPr>
            <w:tcW w:w="648" w:type="dxa"/>
          </w:tcPr>
          <w:p w:rsidR="0046455A" w:rsidRPr="00DC31B0" w:rsidRDefault="0046455A">
            <w:r w:rsidRPr="00DC31B0">
              <w:t>3</w:t>
            </w:r>
          </w:p>
        </w:tc>
        <w:tc>
          <w:tcPr>
            <w:tcW w:w="4050" w:type="dxa"/>
          </w:tcPr>
          <w:p w:rsidR="0046455A" w:rsidRPr="00DC31B0" w:rsidRDefault="0046455A" w:rsidP="00AA6BA2">
            <w:pPr>
              <w:pStyle w:val="ListParagraph"/>
              <w:numPr>
                <w:ilvl w:val="0"/>
                <w:numId w:val="3"/>
                <w:numberingChange w:id="22" w:author="Office 2004 Test Drive User" w:date="2012-03-05T20:27:00Z" w:original=""/>
              </w:numPr>
            </w:pPr>
            <w:r w:rsidRPr="00DC31B0">
              <w:t>Teaching point: listening and echo reading as strategies for memorization</w:t>
            </w:r>
          </w:p>
        </w:tc>
        <w:tc>
          <w:tcPr>
            <w:tcW w:w="4878" w:type="dxa"/>
          </w:tcPr>
          <w:p w:rsidR="0046455A" w:rsidRPr="00DC31B0" w:rsidRDefault="0046455A" w:rsidP="001529FA">
            <w:pPr>
              <w:pStyle w:val="ListParagraph"/>
              <w:numPr>
                <w:ilvl w:val="0"/>
                <w:numId w:val="3"/>
                <w:numberingChange w:id="23" w:author="Office 2004 Test Drive User" w:date="2012-03-05T20:27:00Z" w:original=""/>
              </w:numPr>
            </w:pPr>
            <w:r w:rsidRPr="00DC31B0">
              <w:t xml:space="preserve">This week, we’ve been working with John Updike’s poem, “March.” On Friday, everyone will be performing this poem from memory. </w:t>
            </w:r>
          </w:p>
          <w:p w:rsidR="0046455A" w:rsidRPr="00DC31B0" w:rsidRDefault="0046455A" w:rsidP="001529FA">
            <w:pPr>
              <w:pStyle w:val="ListParagraph"/>
              <w:numPr>
                <w:ilvl w:val="0"/>
                <w:numId w:val="3"/>
                <w:numberingChange w:id="24" w:author="Office 2004 Test Drive User" w:date="2012-03-05T20:27:00Z" w:original=""/>
              </w:numPr>
            </w:pPr>
            <w:r w:rsidRPr="00DC31B0">
              <w:t xml:space="preserve">We’ve been thinking about fluency—how to read every word smoothly. </w:t>
            </w:r>
          </w:p>
          <w:p w:rsidR="0046455A" w:rsidRPr="00DC31B0" w:rsidRDefault="0046455A" w:rsidP="001529FA">
            <w:pPr>
              <w:pStyle w:val="ListParagraph"/>
              <w:numPr>
                <w:ilvl w:val="0"/>
                <w:numId w:val="3"/>
                <w:numberingChange w:id="25" w:author="Office 2004 Test Drive User" w:date="2012-03-05T20:27:00Z" w:original=""/>
              </w:numPr>
            </w:pPr>
            <w:r w:rsidRPr="00DC31B0">
              <w:t xml:space="preserve">One way readers focus on fluency is by reading </w:t>
            </w:r>
            <w:r w:rsidRPr="00DC31B0">
              <w:rPr>
                <w:i/>
              </w:rPr>
              <w:t xml:space="preserve">and </w:t>
            </w:r>
            <w:r w:rsidRPr="00DC31B0">
              <w:t xml:space="preserve">listening. </w:t>
            </w:r>
          </w:p>
          <w:p w:rsidR="0046455A" w:rsidRPr="00DC31B0" w:rsidRDefault="0046455A" w:rsidP="001529FA">
            <w:pPr>
              <w:pStyle w:val="ListParagraph"/>
              <w:numPr>
                <w:ilvl w:val="0"/>
                <w:numId w:val="3"/>
                <w:numberingChange w:id="26" w:author="Office 2004 Test Drive User" w:date="2012-03-05T20:27:00Z" w:original=""/>
              </w:numPr>
            </w:pPr>
            <w:r w:rsidRPr="00DC31B0">
              <w:t xml:space="preserve">Today we’ll use echo reading as a way to get to know this poem. </w:t>
            </w:r>
          </w:p>
          <w:p w:rsidR="0046455A" w:rsidRPr="00DC31B0" w:rsidRDefault="0046455A" w:rsidP="001529FA">
            <w:pPr>
              <w:pStyle w:val="ListParagraph"/>
              <w:numPr>
                <w:ilvl w:val="0"/>
                <w:numId w:val="3"/>
                <w:numberingChange w:id="27" w:author="Office 2004 Test Drive User" w:date="2012-03-05T20:27:00Z" w:original=""/>
              </w:numPr>
            </w:pPr>
            <w:r w:rsidRPr="00DC31B0">
              <w:t xml:space="preserve">Echo read this poem with me—I’ll read one line at a time. </w:t>
            </w:r>
          </w:p>
          <w:p w:rsidR="0046455A" w:rsidRPr="00DC31B0" w:rsidRDefault="0046455A" w:rsidP="001529FA">
            <w:pPr>
              <w:pStyle w:val="ListParagraph"/>
              <w:numPr>
                <w:ilvl w:val="0"/>
                <w:numId w:val="3"/>
                <w:numberingChange w:id="28" w:author="Office 2004 Test Drive User" w:date="2012-03-05T20:27:00Z" w:original=""/>
              </w:numPr>
            </w:pPr>
            <w:r w:rsidRPr="00DC31B0">
              <w:t>Practice echo read.</w:t>
            </w:r>
          </w:p>
          <w:p w:rsidR="0046455A" w:rsidRPr="00DC31B0" w:rsidRDefault="0046455A" w:rsidP="001529FA">
            <w:pPr>
              <w:pStyle w:val="ListParagraph"/>
              <w:numPr>
                <w:ilvl w:val="0"/>
                <w:numId w:val="3"/>
                <w:numberingChange w:id="29" w:author="Office 2004 Test Drive User" w:date="2012-03-05T20:27:00Z" w:original=""/>
              </w:numPr>
            </w:pPr>
            <w:r w:rsidRPr="00DC31B0">
              <w:t xml:space="preserve">Now do the same with a partner, reading through the whole poem. </w:t>
            </w:r>
          </w:p>
          <w:p w:rsidR="0046455A" w:rsidRPr="00DC31B0" w:rsidRDefault="0046455A" w:rsidP="001529FA">
            <w:pPr>
              <w:pStyle w:val="ListParagraph"/>
              <w:numPr>
                <w:ilvl w:val="0"/>
                <w:numId w:val="3"/>
                <w:numberingChange w:id="30" w:author="Office 2004 Test Drive User" w:date="2012-03-05T20:27:00Z" w:original=""/>
              </w:numPr>
            </w:pPr>
            <w:r w:rsidRPr="00DC31B0">
              <w:t>Did anyone notice anything new while listening to their partner read?</w:t>
            </w:r>
          </w:p>
          <w:p w:rsidR="0046455A" w:rsidRPr="00DC31B0" w:rsidRDefault="0046455A" w:rsidP="001529FA">
            <w:pPr>
              <w:pStyle w:val="ListParagraph"/>
              <w:numPr>
                <w:ilvl w:val="0"/>
                <w:numId w:val="3"/>
                <w:numberingChange w:id="31" w:author="Office 2004 Test Drive User" w:date="2012-03-05T20:27:00Z" w:original=""/>
              </w:numPr>
            </w:pPr>
            <w:r w:rsidRPr="00DC31B0">
              <w:t>Share</w:t>
            </w:r>
          </w:p>
          <w:p w:rsidR="0046455A" w:rsidRPr="00DC31B0" w:rsidRDefault="0046455A" w:rsidP="001529FA">
            <w:pPr>
              <w:pStyle w:val="ListParagraph"/>
              <w:numPr>
                <w:ilvl w:val="0"/>
                <w:numId w:val="3"/>
                <w:numberingChange w:id="32" w:author="Office 2004 Test Drive User" w:date="2012-03-05T20:27:00Z" w:original=""/>
              </w:numPr>
            </w:pPr>
            <w:r w:rsidRPr="00DC31B0">
              <w:t xml:space="preserve">Choral read to close.  </w:t>
            </w:r>
          </w:p>
        </w:tc>
      </w:tr>
    </w:tbl>
    <w:p w:rsidR="0046455A" w:rsidRDefault="0046455A"/>
    <w:p w:rsidR="0046455A" w:rsidRDefault="0046455A"/>
    <w:p w:rsidR="0046455A" w:rsidRDefault="0046455A"/>
    <w:p w:rsidR="0046455A" w:rsidRDefault="0046455A"/>
    <w:p w:rsidR="0046455A" w:rsidRDefault="0046455A"/>
    <w:sectPr w:rsidR="0046455A" w:rsidSect="00592A3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altName w:val="Times New Roman"/>
    <w:panose1 w:val="00000000000000000000"/>
    <w:charset w:val="4D"/>
    <w:family w:val="roman"/>
    <w:notTrueType/>
    <w:pitch w:val="default"/>
    <w:sig w:usb0="03000003"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7B82610"/>
    <w:multiLevelType w:val="hybridMultilevel"/>
    <w:tmpl w:val="48DC8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2A7566"/>
    <w:multiLevelType w:val="hybridMultilevel"/>
    <w:tmpl w:val="5A689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CE6346"/>
    <w:multiLevelType w:val="hybridMultilevel"/>
    <w:tmpl w:val="2416A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5A54EF"/>
    <w:rsid w:val="00000C0E"/>
    <w:rsid w:val="001529FA"/>
    <w:rsid w:val="002762B2"/>
    <w:rsid w:val="00292DD3"/>
    <w:rsid w:val="0030053E"/>
    <w:rsid w:val="003C2361"/>
    <w:rsid w:val="003D48A2"/>
    <w:rsid w:val="0046455A"/>
    <w:rsid w:val="005112E6"/>
    <w:rsid w:val="00592A3C"/>
    <w:rsid w:val="005A54EF"/>
    <w:rsid w:val="007614B2"/>
    <w:rsid w:val="0082305B"/>
    <w:rsid w:val="00947C24"/>
    <w:rsid w:val="00956FB0"/>
    <w:rsid w:val="009B1635"/>
    <w:rsid w:val="00A9604B"/>
    <w:rsid w:val="00AA6BA2"/>
    <w:rsid w:val="00AE5CE6"/>
    <w:rsid w:val="00BC0CC8"/>
    <w:rsid w:val="00C74809"/>
    <w:rsid w:val="00D37319"/>
    <w:rsid w:val="00DC31B0"/>
    <w:rsid w:val="00EE2D33"/>
    <w:rsid w:val="00F668D0"/>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5A54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5A54EF"/>
    <w:pPr>
      <w:ind w:left="720"/>
      <w:contextualSpacing/>
    </w:pPr>
  </w:style>
  <w:style w:type="paragraph" w:styleId="BalloonText">
    <w:name w:val="Balloon Text"/>
    <w:basedOn w:val="Normal"/>
    <w:link w:val="BalloonTextChar"/>
    <w:uiPriority w:val="99"/>
    <w:semiHidden/>
    <w:rsid w:val="009B1635"/>
    <w:rPr>
      <w:rFonts w:ascii="Lucida Grande" w:hAnsi="Lucida Grande"/>
      <w:sz w:val="18"/>
      <w:szCs w:val="18"/>
    </w:rPr>
  </w:style>
  <w:style w:type="character" w:customStyle="1" w:styleId="BalloonTextChar">
    <w:name w:val="Balloon Text Char"/>
    <w:basedOn w:val="DefaultParagraphFont"/>
    <w:link w:val="BalloonText"/>
    <w:uiPriority w:val="99"/>
    <w:semiHidden/>
    <w:rsid w:val="00717E4D"/>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422</Words>
  <Characters>2072</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Shared Reading: “March” by John Updike</dc:title>
  <dc:subject/>
  <dc:creator>Rachel Fischhoff</dc:creator>
  <cp:keywords/>
  <cp:lastModifiedBy>Office 2004 Test Drive User</cp:lastModifiedBy>
  <cp:revision>2</cp:revision>
  <dcterms:created xsi:type="dcterms:W3CDTF">2012-03-06T01:28:00Z</dcterms:created>
  <dcterms:modified xsi:type="dcterms:W3CDTF">2012-03-06T01:28:00Z</dcterms:modified>
</cp:coreProperties>
</file>